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1E309" w14:textId="77777777" w:rsidR="006550E3" w:rsidRPr="001B3B04" w:rsidRDefault="006550E3" w:rsidP="006550E3">
      <w:pPr>
        <w:pStyle w:val="1"/>
        <w:spacing w:line="276" w:lineRule="auto"/>
        <w:rPr>
          <w:lang w:eastAsia="el-GR"/>
        </w:rPr>
      </w:pPr>
      <w:bookmarkStart w:id="0" w:name="_Toc24448286"/>
      <w:bookmarkStart w:id="1" w:name="_Toc45799269"/>
      <w:r w:rsidRPr="001B3B04">
        <w:rPr>
          <w:lang w:eastAsia="el-GR"/>
        </w:rPr>
        <w:t>ΠΑΡΑΡΤΗΜΑ X: ΥΠΟΔΕΙΓΜΑΤΑ  ΥΠΕΥΘΥΝΩΝ ΔΗΛΩΣεων</w:t>
      </w:r>
      <w:bookmarkEnd w:id="0"/>
      <w:bookmarkEnd w:id="1"/>
    </w:p>
    <w:p w14:paraId="716FB499" w14:textId="77777777" w:rsidR="006550E3" w:rsidRPr="001B3B04" w:rsidRDefault="006550E3" w:rsidP="006550E3">
      <w:pPr>
        <w:spacing w:line="276" w:lineRule="auto"/>
        <w:rPr>
          <w:lang w:val="el-GR" w:eastAsia="el-GR"/>
        </w:rPr>
      </w:pPr>
      <w:r w:rsidRPr="001B3B04">
        <w:rPr>
          <w:lang w:val="el-GR" w:eastAsia="el-GR"/>
        </w:rPr>
        <w:t xml:space="preserve">Α ΥΠΟΔΕΙΓΜΑ ΚΕΙΜΕΝΟΥ ΥΠΕΥΘΥΝΗΣ ΔΗΛΩΣΗΣ </w:t>
      </w:r>
    </w:p>
    <w:p w14:paraId="657033BC" w14:textId="77777777" w:rsidR="006550E3" w:rsidRPr="00D56597" w:rsidRDefault="006550E3" w:rsidP="006550E3">
      <w:pPr>
        <w:spacing w:line="276" w:lineRule="auto"/>
        <w:jc w:val="center"/>
        <w:rPr>
          <w:lang w:val="el-GR"/>
        </w:rPr>
      </w:pPr>
      <w:r w:rsidRPr="00D56597">
        <w:rPr>
          <w:noProof/>
          <w:lang w:val="el-GR" w:eastAsia="el-GR"/>
        </w:rPr>
        <w:drawing>
          <wp:inline distT="0" distB="0" distL="0" distR="0" wp14:anchorId="21F5E8AC" wp14:editId="71EBD0B8">
            <wp:extent cx="523875" cy="533400"/>
            <wp:effectExtent l="0" t="0" r="952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1C7DB1B4" w14:textId="77777777" w:rsidR="006550E3" w:rsidRPr="00736180" w:rsidRDefault="006550E3" w:rsidP="006550E3">
      <w:pPr>
        <w:spacing w:line="276" w:lineRule="auto"/>
        <w:jc w:val="center"/>
        <w:rPr>
          <w:lang w:val="el-GR" w:eastAsia="el-GR"/>
        </w:rPr>
      </w:pPr>
      <w:bookmarkStart w:id="2" w:name="_Toc460575284"/>
      <w:r w:rsidRPr="00BD3231">
        <w:rPr>
          <w:lang w:val="el-GR" w:eastAsia="el-GR"/>
        </w:rPr>
        <w:t>ΥΠΕΥΘΥΝΗ ΔΗΛΩΣΗ</w:t>
      </w:r>
      <w:bookmarkEnd w:id="2"/>
    </w:p>
    <w:p w14:paraId="1D170A47" w14:textId="77777777" w:rsidR="006550E3" w:rsidRPr="001B3B04" w:rsidRDefault="006550E3" w:rsidP="006550E3">
      <w:pPr>
        <w:spacing w:line="276" w:lineRule="auto"/>
        <w:jc w:val="center"/>
        <w:rPr>
          <w:vertAlign w:val="superscript"/>
          <w:lang w:val="el-GR" w:eastAsia="el-GR"/>
        </w:rPr>
      </w:pPr>
      <w:bookmarkStart w:id="3" w:name="_Toc460575285"/>
      <w:r w:rsidRPr="001B3B04">
        <w:rPr>
          <w:vertAlign w:val="superscript"/>
          <w:lang w:val="el-GR" w:eastAsia="el-GR"/>
        </w:rPr>
        <w:t>(άρθρο 8 Ν.1599/1986)</w:t>
      </w:r>
      <w:bookmarkEnd w:id="3"/>
    </w:p>
    <w:p w14:paraId="17F20F00" w14:textId="77777777" w:rsidR="006550E3" w:rsidRPr="00D56597" w:rsidRDefault="006550E3" w:rsidP="006550E3">
      <w:pPr>
        <w:spacing w:line="276" w:lineRule="auto"/>
        <w:jc w:val="center"/>
        <w:rPr>
          <w:lang w:val="el-GR" w:eastAsia="el-GR"/>
        </w:rPr>
      </w:pPr>
      <w:r w:rsidRPr="001B3B04">
        <w:rPr>
          <w:lang w:val="el-GR" w:eastAsia="el-GR"/>
        </w:rPr>
        <w:t xml:space="preserve">Η ακρίβεια των στοιχείων που υποβάλλονται με αυτή τη δήλωση μπορεί να ελεγχθεί με βάση το αρχείο </w:t>
      </w:r>
      <w:r w:rsidRPr="00D56597">
        <w:rPr>
          <w:lang w:val="el-GR" w:eastAsia="el-GR"/>
        </w:rPr>
        <w:t>άλλων υπηρεσιών (άρθρο 8 παρ. 4 Ν. 1599/1986)</w:t>
      </w:r>
    </w:p>
    <w:p w14:paraId="3C36383C" w14:textId="77777777" w:rsidR="006550E3" w:rsidRPr="00D56597" w:rsidRDefault="006550E3" w:rsidP="006550E3">
      <w:pPr>
        <w:spacing w:line="276" w:lineRule="auto"/>
        <w:rPr>
          <w:lang w:val="el-GR" w:eastAsia="el-GR"/>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407"/>
        <w:gridCol w:w="1949"/>
        <w:gridCol w:w="720"/>
        <w:gridCol w:w="360"/>
        <w:gridCol w:w="31"/>
        <w:gridCol w:w="689"/>
        <w:gridCol w:w="1080"/>
        <w:gridCol w:w="484"/>
        <w:gridCol w:w="236"/>
        <w:gridCol w:w="540"/>
        <w:gridCol w:w="540"/>
        <w:gridCol w:w="527"/>
      </w:tblGrid>
      <w:tr w:rsidR="006550E3" w:rsidRPr="00D56597" w14:paraId="4D7F8C0A" w14:textId="77777777" w:rsidTr="004347FD">
        <w:trPr>
          <w:trHeight w:val="415"/>
          <w:jc w:val="center"/>
        </w:trPr>
        <w:tc>
          <w:tcPr>
            <w:tcW w:w="1368" w:type="dxa"/>
            <w:vAlign w:val="center"/>
          </w:tcPr>
          <w:p w14:paraId="07182959" w14:textId="77777777" w:rsidR="006550E3" w:rsidRPr="00D56597" w:rsidRDefault="006550E3" w:rsidP="004347FD">
            <w:pPr>
              <w:rPr>
                <w:lang w:val="el-GR" w:eastAsia="el-GR"/>
              </w:rPr>
            </w:pPr>
            <w:r w:rsidRPr="00D56597">
              <w:rPr>
                <w:lang w:val="el-GR" w:eastAsia="el-GR"/>
              </w:rPr>
              <w:t>ΠΡΟΣ</w:t>
            </w:r>
            <w:r w:rsidRPr="00D56597">
              <w:rPr>
                <w:vertAlign w:val="superscript"/>
                <w:lang w:val="el-GR" w:eastAsia="el-GR"/>
              </w:rPr>
              <w:t>(1)</w:t>
            </w:r>
            <w:r w:rsidRPr="00D56597">
              <w:rPr>
                <w:lang w:val="el-GR" w:eastAsia="el-GR"/>
              </w:rPr>
              <w:t>:</w:t>
            </w:r>
          </w:p>
        </w:tc>
        <w:tc>
          <w:tcPr>
            <w:tcW w:w="8550" w:type="dxa"/>
            <w:gridSpan w:val="14"/>
            <w:vAlign w:val="center"/>
          </w:tcPr>
          <w:p w14:paraId="44F6DCC0" w14:textId="77777777" w:rsidR="006550E3" w:rsidRPr="00D56597" w:rsidRDefault="006550E3" w:rsidP="004347FD">
            <w:pPr>
              <w:rPr>
                <w:rFonts w:cs="Arial"/>
                <w:b/>
                <w:bCs/>
                <w:lang w:val="el-GR" w:eastAsia="el-GR"/>
              </w:rPr>
            </w:pPr>
            <w:r w:rsidRPr="00D56597">
              <w:rPr>
                <w:lang w:val="el-GR" w:eastAsia="el-GR"/>
              </w:rPr>
              <w:t>ΕΦΕΠΑΕ</w:t>
            </w:r>
          </w:p>
        </w:tc>
      </w:tr>
      <w:tr w:rsidR="006550E3" w:rsidRPr="00D56597" w14:paraId="30FAA53D" w14:textId="77777777" w:rsidTr="004347FD">
        <w:trPr>
          <w:trHeight w:val="315"/>
          <w:jc w:val="center"/>
        </w:trPr>
        <w:tc>
          <w:tcPr>
            <w:tcW w:w="1368" w:type="dxa"/>
            <w:vAlign w:val="center"/>
          </w:tcPr>
          <w:p w14:paraId="312C30C1" w14:textId="77777777" w:rsidR="006550E3" w:rsidRPr="00D56597" w:rsidRDefault="006550E3" w:rsidP="004347FD">
            <w:pPr>
              <w:rPr>
                <w:lang w:val="el-GR" w:eastAsia="el-GR"/>
              </w:rPr>
            </w:pPr>
            <w:r w:rsidRPr="00D56597">
              <w:rPr>
                <w:lang w:val="el-GR" w:eastAsia="el-GR"/>
              </w:rPr>
              <w:t>Ο – Η Όνομα:</w:t>
            </w:r>
          </w:p>
        </w:tc>
        <w:tc>
          <w:tcPr>
            <w:tcW w:w="4063" w:type="dxa"/>
            <w:gridSpan w:val="5"/>
            <w:vAlign w:val="center"/>
          </w:tcPr>
          <w:p w14:paraId="07571CC8" w14:textId="77777777" w:rsidR="006550E3" w:rsidRPr="00D56597" w:rsidRDefault="006550E3" w:rsidP="004347FD">
            <w:pPr>
              <w:rPr>
                <w:lang w:val="el-GR" w:eastAsia="el-GR"/>
              </w:rPr>
            </w:pPr>
          </w:p>
        </w:tc>
        <w:tc>
          <w:tcPr>
            <w:tcW w:w="1080" w:type="dxa"/>
            <w:gridSpan w:val="3"/>
            <w:vAlign w:val="center"/>
          </w:tcPr>
          <w:p w14:paraId="33F7CEC4" w14:textId="77777777" w:rsidR="006550E3" w:rsidRPr="00D56597" w:rsidRDefault="006550E3" w:rsidP="004347FD">
            <w:pPr>
              <w:rPr>
                <w:lang w:val="el-GR" w:eastAsia="el-GR"/>
              </w:rPr>
            </w:pPr>
            <w:r w:rsidRPr="00D56597">
              <w:rPr>
                <w:lang w:val="el-GR" w:eastAsia="el-GR"/>
              </w:rPr>
              <w:t>Επώνυμο:</w:t>
            </w:r>
          </w:p>
        </w:tc>
        <w:tc>
          <w:tcPr>
            <w:tcW w:w="3407" w:type="dxa"/>
            <w:gridSpan w:val="6"/>
            <w:vAlign w:val="center"/>
          </w:tcPr>
          <w:p w14:paraId="44C41230" w14:textId="77777777" w:rsidR="006550E3" w:rsidRPr="00D56597" w:rsidRDefault="006550E3" w:rsidP="004347FD">
            <w:pPr>
              <w:rPr>
                <w:lang w:val="el-GR" w:eastAsia="el-GR"/>
              </w:rPr>
            </w:pPr>
          </w:p>
        </w:tc>
      </w:tr>
      <w:tr w:rsidR="006550E3" w:rsidRPr="00D56597" w14:paraId="2BB5592D" w14:textId="77777777" w:rsidTr="004347FD">
        <w:trPr>
          <w:trHeight w:val="99"/>
          <w:jc w:val="center"/>
        </w:trPr>
        <w:tc>
          <w:tcPr>
            <w:tcW w:w="2762" w:type="dxa"/>
            <w:gridSpan w:val="4"/>
            <w:vAlign w:val="center"/>
          </w:tcPr>
          <w:p w14:paraId="1AA1DAEC" w14:textId="77777777" w:rsidR="006550E3" w:rsidRPr="00D56597" w:rsidRDefault="006550E3" w:rsidP="004347FD">
            <w:pPr>
              <w:rPr>
                <w:lang w:val="el-GR" w:eastAsia="el-GR"/>
              </w:rPr>
            </w:pPr>
            <w:r w:rsidRPr="00D56597">
              <w:rPr>
                <w:lang w:val="el-GR" w:eastAsia="el-GR"/>
              </w:rPr>
              <w:t xml:space="preserve">Όνομα και Επώνυμο Πατέρα: </w:t>
            </w:r>
          </w:p>
        </w:tc>
        <w:tc>
          <w:tcPr>
            <w:tcW w:w="7156" w:type="dxa"/>
            <w:gridSpan w:val="11"/>
            <w:vAlign w:val="center"/>
          </w:tcPr>
          <w:p w14:paraId="4E584755" w14:textId="77777777" w:rsidR="006550E3" w:rsidRPr="00D56597" w:rsidRDefault="006550E3" w:rsidP="004347FD">
            <w:pPr>
              <w:rPr>
                <w:lang w:val="el-GR" w:eastAsia="el-GR"/>
              </w:rPr>
            </w:pPr>
          </w:p>
        </w:tc>
      </w:tr>
      <w:tr w:rsidR="006550E3" w:rsidRPr="00D56597" w14:paraId="17BC2D15" w14:textId="77777777" w:rsidTr="004347FD">
        <w:trPr>
          <w:trHeight w:val="99"/>
          <w:jc w:val="center"/>
        </w:trPr>
        <w:tc>
          <w:tcPr>
            <w:tcW w:w="2762" w:type="dxa"/>
            <w:gridSpan w:val="4"/>
            <w:vAlign w:val="center"/>
          </w:tcPr>
          <w:p w14:paraId="672AF042" w14:textId="77777777" w:rsidR="006550E3" w:rsidRPr="00D56597" w:rsidRDefault="006550E3" w:rsidP="004347FD">
            <w:pPr>
              <w:rPr>
                <w:lang w:val="el-GR" w:eastAsia="el-GR"/>
              </w:rPr>
            </w:pPr>
            <w:r w:rsidRPr="00D56597">
              <w:rPr>
                <w:lang w:val="el-GR" w:eastAsia="el-GR"/>
              </w:rPr>
              <w:t>Όνομα και Επώνυμο Μητέρας:</w:t>
            </w:r>
          </w:p>
        </w:tc>
        <w:tc>
          <w:tcPr>
            <w:tcW w:w="7156" w:type="dxa"/>
            <w:gridSpan w:val="11"/>
            <w:vAlign w:val="center"/>
          </w:tcPr>
          <w:p w14:paraId="754FF6CE" w14:textId="77777777" w:rsidR="006550E3" w:rsidRPr="00D56597" w:rsidRDefault="006550E3" w:rsidP="004347FD">
            <w:pPr>
              <w:rPr>
                <w:lang w:val="el-GR" w:eastAsia="el-GR"/>
              </w:rPr>
            </w:pPr>
          </w:p>
        </w:tc>
      </w:tr>
      <w:tr w:rsidR="006550E3" w:rsidRPr="00D56597" w14:paraId="41D65563" w14:textId="77777777" w:rsidTr="004347FD">
        <w:trPr>
          <w:jc w:val="center"/>
        </w:trPr>
        <w:tc>
          <w:tcPr>
            <w:tcW w:w="2762" w:type="dxa"/>
            <w:gridSpan w:val="4"/>
            <w:vAlign w:val="center"/>
          </w:tcPr>
          <w:p w14:paraId="291A3601" w14:textId="77777777" w:rsidR="006550E3" w:rsidRPr="00D56597" w:rsidRDefault="006550E3" w:rsidP="004347FD">
            <w:pPr>
              <w:rPr>
                <w:lang w:val="el-GR" w:eastAsia="el-GR"/>
              </w:rPr>
            </w:pPr>
            <w:r w:rsidRPr="00D56597">
              <w:rPr>
                <w:lang w:val="el-GR" w:eastAsia="el-GR"/>
              </w:rPr>
              <w:t>Ημερομηνία γέννησης</w:t>
            </w:r>
            <w:r w:rsidRPr="00D56597">
              <w:rPr>
                <w:vertAlign w:val="superscript"/>
                <w:lang w:val="el-GR" w:eastAsia="el-GR"/>
              </w:rPr>
              <w:t>(2)</w:t>
            </w:r>
            <w:r w:rsidRPr="00D56597">
              <w:rPr>
                <w:lang w:val="el-GR" w:eastAsia="el-GR"/>
              </w:rPr>
              <w:t xml:space="preserve">: </w:t>
            </w:r>
          </w:p>
        </w:tc>
        <w:tc>
          <w:tcPr>
            <w:tcW w:w="7156" w:type="dxa"/>
            <w:gridSpan w:val="11"/>
            <w:vAlign w:val="center"/>
          </w:tcPr>
          <w:p w14:paraId="6D9680C1" w14:textId="77777777" w:rsidR="006550E3" w:rsidRPr="00D56597" w:rsidRDefault="006550E3" w:rsidP="004347FD">
            <w:pPr>
              <w:rPr>
                <w:lang w:val="el-GR" w:eastAsia="el-GR"/>
              </w:rPr>
            </w:pPr>
          </w:p>
        </w:tc>
      </w:tr>
      <w:tr w:rsidR="006550E3" w:rsidRPr="00D56597" w14:paraId="33CE2D07" w14:textId="77777777" w:rsidTr="004347FD">
        <w:trPr>
          <w:trHeight w:val="99"/>
          <w:jc w:val="center"/>
        </w:trPr>
        <w:tc>
          <w:tcPr>
            <w:tcW w:w="2762" w:type="dxa"/>
            <w:gridSpan w:val="4"/>
            <w:tcBorders>
              <w:top w:val="single" w:sz="4" w:space="0" w:color="auto"/>
              <w:left w:val="single" w:sz="4" w:space="0" w:color="auto"/>
              <w:bottom w:val="single" w:sz="4" w:space="0" w:color="auto"/>
              <w:right w:val="single" w:sz="4" w:space="0" w:color="auto"/>
            </w:tcBorders>
            <w:vAlign w:val="center"/>
          </w:tcPr>
          <w:p w14:paraId="569698BF" w14:textId="77777777" w:rsidR="006550E3" w:rsidRPr="00D56597" w:rsidRDefault="006550E3" w:rsidP="004347FD">
            <w:pPr>
              <w:rPr>
                <w:lang w:val="el-GR" w:eastAsia="el-GR"/>
              </w:rPr>
            </w:pPr>
            <w:r w:rsidRPr="00D56597">
              <w:rPr>
                <w:lang w:val="el-GR" w:eastAsia="el-GR"/>
              </w:rPr>
              <w:t>Τόπος Γέννησης:</w:t>
            </w:r>
          </w:p>
        </w:tc>
        <w:tc>
          <w:tcPr>
            <w:tcW w:w="7156" w:type="dxa"/>
            <w:gridSpan w:val="11"/>
            <w:tcBorders>
              <w:top w:val="single" w:sz="4" w:space="0" w:color="auto"/>
              <w:left w:val="single" w:sz="4" w:space="0" w:color="auto"/>
              <w:bottom w:val="single" w:sz="4" w:space="0" w:color="auto"/>
              <w:right w:val="single" w:sz="4" w:space="0" w:color="auto"/>
            </w:tcBorders>
            <w:vAlign w:val="center"/>
          </w:tcPr>
          <w:p w14:paraId="6A6EB2CC" w14:textId="77777777" w:rsidR="006550E3" w:rsidRPr="00D56597" w:rsidRDefault="006550E3" w:rsidP="004347FD">
            <w:pPr>
              <w:rPr>
                <w:lang w:val="el-GR" w:eastAsia="el-GR"/>
              </w:rPr>
            </w:pPr>
          </w:p>
        </w:tc>
      </w:tr>
      <w:tr w:rsidR="006550E3" w:rsidRPr="00D56597" w14:paraId="64773A27" w14:textId="77777777" w:rsidTr="004347FD">
        <w:trPr>
          <w:jc w:val="center"/>
        </w:trPr>
        <w:tc>
          <w:tcPr>
            <w:tcW w:w="2762" w:type="dxa"/>
            <w:gridSpan w:val="4"/>
            <w:vAlign w:val="center"/>
          </w:tcPr>
          <w:p w14:paraId="07A2351F" w14:textId="77777777" w:rsidR="006550E3" w:rsidRPr="00D56597" w:rsidRDefault="006550E3" w:rsidP="004347FD">
            <w:pPr>
              <w:rPr>
                <w:lang w:val="el-GR" w:eastAsia="el-GR"/>
              </w:rPr>
            </w:pPr>
            <w:r w:rsidRPr="00D56597">
              <w:rPr>
                <w:lang w:val="el-GR" w:eastAsia="el-GR"/>
              </w:rPr>
              <w:t>Αριθμός Δελτίου Ταυτότητας:</w:t>
            </w:r>
          </w:p>
        </w:tc>
        <w:tc>
          <w:tcPr>
            <w:tcW w:w="3029" w:type="dxa"/>
            <w:gridSpan w:val="3"/>
            <w:vAlign w:val="center"/>
          </w:tcPr>
          <w:p w14:paraId="74DC95FD" w14:textId="77777777" w:rsidR="006550E3" w:rsidRPr="00D56597" w:rsidRDefault="006550E3" w:rsidP="004347FD">
            <w:pPr>
              <w:rPr>
                <w:lang w:val="el-GR" w:eastAsia="el-GR"/>
              </w:rPr>
            </w:pPr>
          </w:p>
        </w:tc>
        <w:tc>
          <w:tcPr>
            <w:tcW w:w="720" w:type="dxa"/>
            <w:gridSpan w:val="2"/>
            <w:vAlign w:val="center"/>
          </w:tcPr>
          <w:p w14:paraId="4D72FFCC" w14:textId="77777777" w:rsidR="006550E3" w:rsidRPr="00D56597" w:rsidRDefault="006550E3" w:rsidP="004347FD">
            <w:pPr>
              <w:rPr>
                <w:lang w:val="el-GR" w:eastAsia="el-GR"/>
              </w:rPr>
            </w:pPr>
            <w:r w:rsidRPr="00D56597">
              <w:rPr>
                <w:lang w:val="el-GR" w:eastAsia="el-GR"/>
              </w:rPr>
              <w:t>Τηλ:</w:t>
            </w:r>
          </w:p>
        </w:tc>
        <w:tc>
          <w:tcPr>
            <w:tcW w:w="3407" w:type="dxa"/>
            <w:gridSpan w:val="6"/>
            <w:vAlign w:val="center"/>
          </w:tcPr>
          <w:p w14:paraId="4FCC1CBC" w14:textId="77777777" w:rsidR="006550E3" w:rsidRPr="00D56597" w:rsidRDefault="006550E3" w:rsidP="004347FD">
            <w:pPr>
              <w:rPr>
                <w:lang w:val="el-GR" w:eastAsia="el-GR"/>
              </w:rPr>
            </w:pPr>
          </w:p>
        </w:tc>
      </w:tr>
      <w:tr w:rsidR="006550E3" w:rsidRPr="00D56597" w14:paraId="0F025EEA" w14:textId="77777777" w:rsidTr="004347FD">
        <w:trPr>
          <w:jc w:val="center"/>
        </w:trPr>
        <w:tc>
          <w:tcPr>
            <w:tcW w:w="1697" w:type="dxa"/>
            <w:gridSpan w:val="2"/>
            <w:vAlign w:val="center"/>
          </w:tcPr>
          <w:p w14:paraId="4CFECC8C" w14:textId="77777777" w:rsidR="006550E3" w:rsidRPr="00D56597" w:rsidRDefault="006550E3" w:rsidP="004347FD">
            <w:pPr>
              <w:rPr>
                <w:lang w:val="el-GR" w:eastAsia="el-GR"/>
              </w:rPr>
            </w:pPr>
            <w:r w:rsidRPr="00D56597">
              <w:rPr>
                <w:lang w:val="el-GR" w:eastAsia="el-GR"/>
              </w:rPr>
              <w:t>Τόπος Κατοικίας:</w:t>
            </w:r>
          </w:p>
        </w:tc>
        <w:tc>
          <w:tcPr>
            <w:tcW w:w="3014" w:type="dxa"/>
            <w:gridSpan w:val="3"/>
            <w:vAlign w:val="center"/>
          </w:tcPr>
          <w:p w14:paraId="65FA03A7" w14:textId="77777777" w:rsidR="006550E3" w:rsidRPr="00D56597" w:rsidRDefault="006550E3" w:rsidP="004347FD">
            <w:pPr>
              <w:rPr>
                <w:lang w:val="el-GR" w:eastAsia="el-GR"/>
              </w:rPr>
            </w:pPr>
          </w:p>
        </w:tc>
        <w:tc>
          <w:tcPr>
            <w:tcW w:w="720" w:type="dxa"/>
            <w:vAlign w:val="center"/>
          </w:tcPr>
          <w:p w14:paraId="436B13FB" w14:textId="77777777" w:rsidR="006550E3" w:rsidRPr="00D56597" w:rsidRDefault="006550E3" w:rsidP="004347FD">
            <w:pPr>
              <w:rPr>
                <w:lang w:val="el-GR" w:eastAsia="el-GR"/>
              </w:rPr>
            </w:pPr>
            <w:r w:rsidRPr="00D56597">
              <w:rPr>
                <w:lang w:val="el-GR" w:eastAsia="el-GR"/>
              </w:rPr>
              <w:t>Οδός:</w:t>
            </w:r>
          </w:p>
        </w:tc>
        <w:tc>
          <w:tcPr>
            <w:tcW w:w="2160" w:type="dxa"/>
            <w:gridSpan w:val="4"/>
            <w:vAlign w:val="center"/>
          </w:tcPr>
          <w:p w14:paraId="7DEA56C0" w14:textId="77777777" w:rsidR="006550E3" w:rsidRPr="00D56597" w:rsidRDefault="006550E3" w:rsidP="004347FD">
            <w:pPr>
              <w:rPr>
                <w:lang w:val="el-GR" w:eastAsia="el-GR"/>
              </w:rPr>
            </w:pPr>
          </w:p>
        </w:tc>
        <w:tc>
          <w:tcPr>
            <w:tcW w:w="720" w:type="dxa"/>
            <w:gridSpan w:val="2"/>
            <w:vAlign w:val="center"/>
          </w:tcPr>
          <w:p w14:paraId="220F0A66" w14:textId="77777777" w:rsidR="006550E3" w:rsidRPr="00D56597" w:rsidRDefault="006550E3" w:rsidP="004347FD">
            <w:pPr>
              <w:rPr>
                <w:lang w:val="el-GR" w:eastAsia="el-GR"/>
              </w:rPr>
            </w:pPr>
            <w:proofErr w:type="spellStart"/>
            <w:r w:rsidRPr="00D56597">
              <w:rPr>
                <w:lang w:val="el-GR" w:eastAsia="el-GR"/>
              </w:rPr>
              <w:t>Αριθ</w:t>
            </w:r>
            <w:proofErr w:type="spellEnd"/>
            <w:r w:rsidRPr="00D56597">
              <w:rPr>
                <w:lang w:val="el-GR" w:eastAsia="el-GR"/>
              </w:rPr>
              <w:t>:</w:t>
            </w:r>
          </w:p>
        </w:tc>
        <w:tc>
          <w:tcPr>
            <w:tcW w:w="540" w:type="dxa"/>
            <w:vAlign w:val="center"/>
          </w:tcPr>
          <w:p w14:paraId="360EAE44" w14:textId="77777777" w:rsidR="006550E3" w:rsidRPr="00D56597" w:rsidRDefault="006550E3" w:rsidP="004347FD">
            <w:pPr>
              <w:rPr>
                <w:lang w:val="el-GR" w:eastAsia="el-GR"/>
              </w:rPr>
            </w:pPr>
          </w:p>
        </w:tc>
        <w:tc>
          <w:tcPr>
            <w:tcW w:w="540" w:type="dxa"/>
            <w:vAlign w:val="center"/>
          </w:tcPr>
          <w:p w14:paraId="6C403DEB" w14:textId="77777777" w:rsidR="006550E3" w:rsidRPr="00D56597" w:rsidRDefault="006550E3" w:rsidP="004347FD">
            <w:pPr>
              <w:rPr>
                <w:lang w:val="el-GR" w:eastAsia="el-GR"/>
              </w:rPr>
            </w:pPr>
            <w:r w:rsidRPr="00D56597">
              <w:rPr>
                <w:lang w:val="el-GR" w:eastAsia="el-GR"/>
              </w:rPr>
              <w:t>ΤΚ:</w:t>
            </w:r>
          </w:p>
        </w:tc>
        <w:tc>
          <w:tcPr>
            <w:tcW w:w="527" w:type="dxa"/>
            <w:vAlign w:val="center"/>
          </w:tcPr>
          <w:p w14:paraId="77944AB1" w14:textId="77777777" w:rsidR="006550E3" w:rsidRPr="00D56597" w:rsidRDefault="006550E3" w:rsidP="004347FD">
            <w:pPr>
              <w:rPr>
                <w:lang w:val="el-GR" w:eastAsia="el-GR"/>
              </w:rPr>
            </w:pPr>
          </w:p>
        </w:tc>
      </w:tr>
      <w:tr w:rsidR="006550E3" w:rsidRPr="006550E3" w14:paraId="6D033C0D" w14:textId="77777777" w:rsidTr="004347FD">
        <w:trPr>
          <w:trHeight w:val="824"/>
          <w:jc w:val="center"/>
        </w:trPr>
        <w:tc>
          <w:tcPr>
            <w:tcW w:w="2355" w:type="dxa"/>
            <w:gridSpan w:val="3"/>
            <w:vAlign w:val="center"/>
          </w:tcPr>
          <w:p w14:paraId="68FFFF29" w14:textId="77777777" w:rsidR="006550E3" w:rsidRPr="00D56597" w:rsidRDefault="006550E3" w:rsidP="004347FD">
            <w:pPr>
              <w:rPr>
                <w:lang w:val="el-GR" w:eastAsia="el-GR"/>
              </w:rPr>
            </w:pPr>
            <w:proofErr w:type="spellStart"/>
            <w:r w:rsidRPr="00D56597">
              <w:rPr>
                <w:lang w:val="el-GR" w:eastAsia="el-GR"/>
              </w:rPr>
              <w:t>Αρ</w:t>
            </w:r>
            <w:proofErr w:type="spellEnd"/>
            <w:r w:rsidRPr="00D56597">
              <w:rPr>
                <w:lang w:val="el-GR" w:eastAsia="el-GR"/>
              </w:rPr>
              <w:t xml:space="preserve">. </w:t>
            </w:r>
            <w:proofErr w:type="spellStart"/>
            <w:r w:rsidRPr="00D56597">
              <w:rPr>
                <w:lang w:val="el-GR" w:eastAsia="el-GR"/>
              </w:rPr>
              <w:t>Τηλεομοιοτύπου</w:t>
            </w:r>
            <w:proofErr w:type="spellEnd"/>
            <w:r w:rsidRPr="00D56597">
              <w:rPr>
                <w:lang w:val="el-GR" w:eastAsia="el-GR"/>
              </w:rPr>
              <w:t xml:space="preserve"> (</w:t>
            </w:r>
            <w:proofErr w:type="spellStart"/>
            <w:r w:rsidRPr="00D56597">
              <w:rPr>
                <w:lang w:val="el-GR" w:eastAsia="el-GR"/>
              </w:rPr>
              <w:t>Fax</w:t>
            </w:r>
            <w:proofErr w:type="spellEnd"/>
            <w:r w:rsidRPr="00D56597">
              <w:rPr>
                <w:lang w:val="el-GR" w:eastAsia="el-GR"/>
              </w:rPr>
              <w:t>):</w:t>
            </w:r>
          </w:p>
        </w:tc>
        <w:tc>
          <w:tcPr>
            <w:tcW w:w="3467" w:type="dxa"/>
            <w:gridSpan w:val="5"/>
            <w:vAlign w:val="center"/>
          </w:tcPr>
          <w:p w14:paraId="3FECC506" w14:textId="77777777" w:rsidR="006550E3" w:rsidRPr="00D56597" w:rsidRDefault="006550E3" w:rsidP="004347FD">
            <w:pPr>
              <w:rPr>
                <w:lang w:val="el-GR" w:eastAsia="el-GR"/>
              </w:rPr>
            </w:pPr>
          </w:p>
        </w:tc>
        <w:tc>
          <w:tcPr>
            <w:tcW w:w="2253" w:type="dxa"/>
            <w:gridSpan w:val="3"/>
            <w:vAlign w:val="center"/>
          </w:tcPr>
          <w:p w14:paraId="794F5E0E" w14:textId="77777777" w:rsidR="006550E3" w:rsidRPr="00D56597" w:rsidRDefault="006550E3" w:rsidP="004347FD">
            <w:pPr>
              <w:rPr>
                <w:lang w:val="el-GR" w:eastAsia="el-GR"/>
              </w:rPr>
            </w:pPr>
            <w:r w:rsidRPr="00D56597">
              <w:rPr>
                <w:lang w:val="el-GR" w:eastAsia="el-GR"/>
              </w:rPr>
              <w:t>Δ/</w:t>
            </w:r>
            <w:proofErr w:type="spellStart"/>
            <w:r w:rsidRPr="00D56597">
              <w:rPr>
                <w:lang w:val="el-GR" w:eastAsia="el-GR"/>
              </w:rPr>
              <w:t>νση</w:t>
            </w:r>
            <w:proofErr w:type="spellEnd"/>
            <w:r w:rsidRPr="00D56597">
              <w:rPr>
                <w:lang w:val="el-GR" w:eastAsia="el-GR"/>
              </w:rPr>
              <w:t xml:space="preserve"> Ηλεκτρ. Ταχυδρομείου</w:t>
            </w:r>
          </w:p>
          <w:p w14:paraId="74D827FC" w14:textId="77777777" w:rsidR="006550E3" w:rsidRPr="00D56597" w:rsidRDefault="006550E3" w:rsidP="004347FD">
            <w:pPr>
              <w:rPr>
                <w:lang w:val="el-GR" w:eastAsia="el-GR"/>
              </w:rPr>
            </w:pPr>
            <w:r w:rsidRPr="00D56597">
              <w:rPr>
                <w:lang w:val="el-GR" w:eastAsia="el-GR"/>
              </w:rPr>
              <w:t>(</w:t>
            </w:r>
            <w:proofErr w:type="spellStart"/>
            <w:r w:rsidRPr="00D56597">
              <w:rPr>
                <w:lang w:val="el-GR" w:eastAsia="el-GR"/>
              </w:rPr>
              <w:t>Εmail</w:t>
            </w:r>
            <w:proofErr w:type="spellEnd"/>
            <w:r w:rsidRPr="00D56597">
              <w:rPr>
                <w:lang w:val="el-GR" w:eastAsia="el-GR"/>
              </w:rPr>
              <w:t>):</w:t>
            </w:r>
          </w:p>
        </w:tc>
        <w:tc>
          <w:tcPr>
            <w:tcW w:w="1843" w:type="dxa"/>
            <w:gridSpan w:val="4"/>
            <w:vAlign w:val="center"/>
          </w:tcPr>
          <w:p w14:paraId="2382D3C7" w14:textId="77777777" w:rsidR="006550E3" w:rsidRPr="00D56597" w:rsidRDefault="006550E3" w:rsidP="004347FD">
            <w:pPr>
              <w:rPr>
                <w:lang w:val="el-GR" w:eastAsia="el-GR"/>
              </w:rPr>
            </w:pPr>
          </w:p>
        </w:tc>
      </w:tr>
      <w:tr w:rsidR="006550E3" w:rsidRPr="006550E3" w14:paraId="356BAC8E" w14:textId="77777777" w:rsidTr="004347FD">
        <w:trPr>
          <w:trHeight w:val="520"/>
          <w:jc w:val="center"/>
        </w:trPr>
        <w:tc>
          <w:tcPr>
            <w:tcW w:w="9918" w:type="dxa"/>
            <w:gridSpan w:val="15"/>
            <w:vAlign w:val="center"/>
          </w:tcPr>
          <w:p w14:paraId="3023B8DB" w14:textId="77777777" w:rsidR="006550E3" w:rsidRPr="00D56597" w:rsidRDefault="006550E3" w:rsidP="004347FD">
            <w:pPr>
              <w:rPr>
                <w:lang w:val="el-GR" w:eastAsia="el-GR"/>
              </w:rPr>
            </w:pPr>
            <w:r w:rsidRPr="00D56597">
              <w:rPr>
                <w:lang w:val="el-GR" w:eastAsia="el-GR"/>
              </w:rPr>
              <w:t>Με ατομική μου ευθύνη και γνωρίζοντας τις κυρώσεις</w:t>
            </w:r>
            <w:r w:rsidRPr="00D56597">
              <w:rPr>
                <w:rFonts w:cs="Arial"/>
                <w:vertAlign w:val="superscript"/>
                <w:lang w:val="el-GR" w:eastAsia="el-GR"/>
              </w:rPr>
              <w:t>(3)</w:t>
            </w:r>
            <w:r w:rsidRPr="00D56597">
              <w:rPr>
                <w:lang w:val="el-GR" w:eastAsia="el-GR"/>
              </w:rPr>
              <w:t>, που προβλέπονται από τις διατάξεις της παρ. 6 του</w:t>
            </w:r>
          </w:p>
          <w:p w14:paraId="65778665" w14:textId="77777777" w:rsidR="006550E3" w:rsidRPr="00D56597" w:rsidRDefault="006550E3" w:rsidP="004347FD">
            <w:pPr>
              <w:rPr>
                <w:rFonts w:cs="Arial"/>
                <w:lang w:val="el-GR" w:eastAsia="el-GR"/>
              </w:rPr>
            </w:pPr>
            <w:r w:rsidRPr="00D56597">
              <w:rPr>
                <w:lang w:val="el-GR" w:eastAsia="el-GR"/>
              </w:rPr>
              <w:t>άρθρου 22 του Ν. 1599/1986, δηλώνω ότι:</w:t>
            </w:r>
          </w:p>
        </w:tc>
      </w:tr>
      <w:tr w:rsidR="006550E3" w:rsidRPr="006550E3" w14:paraId="0FB92656" w14:textId="77777777" w:rsidTr="004347FD">
        <w:trPr>
          <w:trHeight w:val="520"/>
          <w:jc w:val="center"/>
        </w:trPr>
        <w:tc>
          <w:tcPr>
            <w:tcW w:w="9918" w:type="dxa"/>
            <w:gridSpan w:val="15"/>
            <w:vAlign w:val="center"/>
          </w:tcPr>
          <w:p w14:paraId="7EC79195"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την ευθύνη της υποβολής της παρούσας Αίτησης Χρηματοδότησης.</w:t>
            </w:r>
          </w:p>
          <w:p w14:paraId="492904B4"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έχει λάβει σαφή γνώση του περιεχομένου της αναλυτικής πρόσκλησης.</w:t>
            </w:r>
          </w:p>
          <w:p w14:paraId="45A645BB"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16CDF6B2"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Δεν πραγματοποιήθηκαν δαπάνες που αφορούν στο έργο πριν από το χρόνο έναρξης επιλεξιμότητας των δαπανών, όπως ορίζεται στην αναλυτική Πρόσκληση</w:t>
            </w:r>
          </w:p>
          <w:p w14:paraId="767DC362"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51BD73B2"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Η ενιαία επιχείρηση δεν είναι προβληματική σύμφωνα με τα οριζόμενα στο άρθρο 2 σημείο 18 του Κανονισμού ΕΕ 651/2014,</w:t>
            </w:r>
          </w:p>
          <w:p w14:paraId="6C0C5F7C"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Δεν εκκρεμεί εις βάρος της ενιαίας επιχείρησης διαδικασία ανάκτησης κρατικής ενίσχυσης με βάση απόφαση της Ε.Ε. ή του Δ.Ε.Ε..</w:t>
            </w:r>
          </w:p>
          <w:p w14:paraId="31B80080"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w:t>
            </w:r>
            <w:r w:rsidRPr="00D56597">
              <w:rPr>
                <w:lang w:eastAsia="el-GR"/>
              </w:rPr>
              <w:lastRenderedPageBreak/>
              <w:t>στον κατάλογο των δικαιούχων που δημοσιεύεται ηλεκτρονικά ή με άλλο τρόπο, σύμφωνα με το άρθρο 7 παράγραφος 2 στοιχείο δ του Κανονισμού (ΕΚ) αριθμ. 1828/2006.</w:t>
            </w:r>
          </w:p>
          <w:p w14:paraId="7AF7EA11"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Δεν έχουν επιβληθεί πρόστιμα που έχουν αποκτήσει τελεσίδικη &amp; δεσμευτική ισχύ, για παραβάσεις εργατικής νομοθεσίας κι ειδικότερα: </w:t>
            </w:r>
          </w:p>
          <w:p w14:paraId="13DB7787" w14:textId="77777777" w:rsidR="006550E3" w:rsidRPr="00D56597" w:rsidRDefault="006550E3" w:rsidP="004347FD">
            <w:pPr>
              <w:pStyle w:val="a3"/>
              <w:spacing w:after="0"/>
              <w:rPr>
                <w:lang w:eastAsia="el-GR"/>
              </w:rPr>
            </w:pPr>
            <w:r w:rsidRPr="00D56597">
              <w:rPr>
                <w:lang w:eastAsia="el-GR"/>
              </w:rPr>
              <w:t xml:space="preserve">- Παράβαση «υψηλής» ή «πολύ υψηλής» σοβαρότητας (3 πρόστιμα/ 3 έλεγχοι), </w:t>
            </w:r>
          </w:p>
          <w:p w14:paraId="65853881" w14:textId="77777777" w:rsidR="006550E3" w:rsidRPr="00D56597" w:rsidRDefault="006550E3" w:rsidP="004347FD">
            <w:pPr>
              <w:pStyle w:val="a3"/>
              <w:spacing w:after="0"/>
              <w:rPr>
                <w:lang w:eastAsia="el-GR"/>
              </w:rPr>
            </w:pPr>
            <w:r w:rsidRPr="00D56597">
              <w:rPr>
                <w:lang w:eastAsia="el-GR"/>
              </w:rPr>
              <w:t>- Αδήλωτη εργασία (2 πρόστιμα/ 2 έλεγχοι), για τους  λόγους του άρθ. 39, παρ. 1, του Ν. 4488/2017.</w:t>
            </w:r>
          </w:p>
          <w:p w14:paraId="42D58B20"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τηρεί  τη νομοθεσία περί υγείας και ασφάλειας των εργαζομένων και πρόληψης του επαγγελματικού κινδύνου.</w:t>
            </w:r>
          </w:p>
          <w:p w14:paraId="1547116F"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14:paraId="62749BC0"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2E87F915"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θα επέχουν θέση επίσημων εγγράφων. </w:t>
            </w:r>
          </w:p>
          <w:p w14:paraId="316B566C"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Ο Δικαιούχος αποδέχεται ότι κατά την υλοποίηση του έργου, η επικοινωνία με τον ΕΦΕΠΑΕ αναφορικά με την εξέλιξη και ολοκλήρωση της πράξης (αιτήματα τροποποίησης, εκθέσεις προόδου και ολοκλήρωσης </w:t>
            </w:r>
            <w:proofErr w:type="spellStart"/>
            <w:r w:rsidRPr="00D56597">
              <w:rPr>
                <w:lang w:eastAsia="el-GR"/>
              </w:rPr>
              <w:t>κλπ</w:t>
            </w:r>
            <w:proofErr w:type="spellEnd"/>
            <w:r w:rsidRPr="00D56597">
              <w:rPr>
                <w:lang w:eastAsia="el-GR"/>
              </w:rPr>
              <w:t xml:space="preserve">) δύναται να γίνεται ηλεκτρονικά (on </w:t>
            </w:r>
            <w:proofErr w:type="spellStart"/>
            <w:r w:rsidRPr="00D56597">
              <w:rPr>
                <w:lang w:eastAsia="el-GR"/>
              </w:rPr>
              <w:t>screen</w:t>
            </w:r>
            <w:proofErr w:type="spellEnd"/>
            <w:r w:rsidRPr="00D56597">
              <w:rPr>
                <w:lang w:eastAsia="el-GR"/>
              </w:rPr>
              <w:t>) μέσω ηλεκτρονικών εντύπων, όπως αυτά θα καθοριστούν από τον ΕΦΕΠΑΕ.</w:t>
            </w:r>
          </w:p>
          <w:p w14:paraId="7DDF451F"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796BB8EF"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D56597">
              <w:rPr>
                <w:lang w:eastAsia="el-GR"/>
              </w:rPr>
              <w:t>πληρεί</w:t>
            </w:r>
            <w:proofErr w:type="spellEnd"/>
            <w:r w:rsidRPr="00D56597">
              <w:rPr>
                <w:lang w:eastAsia="el-GR"/>
              </w:rPr>
              <w:t xml:space="preserve"> όλες τις προϋποθέσεις του Καν. (Ε.Ε.) 1407/2013 </w:t>
            </w:r>
          </w:p>
          <w:p w14:paraId="34A2A0A3"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14:paraId="5DF951C6"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 </w:t>
            </w:r>
          </w:p>
          <w:p w14:paraId="40C2FA7D"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131053EC" w14:textId="77777777" w:rsidR="006550E3" w:rsidRPr="00D56597" w:rsidRDefault="006550E3" w:rsidP="006550E3">
            <w:pPr>
              <w:pStyle w:val="a3"/>
              <w:numPr>
                <w:ilvl w:val="0"/>
                <w:numId w:val="1"/>
              </w:numPr>
              <w:suppressAutoHyphens/>
              <w:spacing w:after="0"/>
              <w:jc w:val="both"/>
              <w:rPr>
                <w:lang w:eastAsia="el-GR"/>
              </w:rPr>
            </w:pPr>
            <w:r w:rsidRPr="00D56597">
              <w:rPr>
                <w:lang w:eastAsia="el-GR"/>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14:paraId="74703549" w14:textId="77777777" w:rsidR="006550E3" w:rsidRPr="00D56597" w:rsidRDefault="006550E3" w:rsidP="006550E3">
            <w:pPr>
              <w:pStyle w:val="a3"/>
              <w:numPr>
                <w:ilvl w:val="0"/>
                <w:numId w:val="2"/>
              </w:numPr>
              <w:suppressAutoHyphens/>
              <w:spacing w:after="0"/>
              <w:jc w:val="both"/>
              <w:rPr>
                <w:lang w:eastAsia="el-GR"/>
              </w:rPr>
            </w:pPr>
          </w:p>
        </w:tc>
      </w:tr>
    </w:tbl>
    <w:p w14:paraId="4D006B9C" w14:textId="77777777" w:rsidR="006550E3" w:rsidRPr="00BD3231" w:rsidRDefault="006550E3" w:rsidP="006550E3">
      <w:pPr>
        <w:spacing w:line="276" w:lineRule="auto"/>
        <w:rPr>
          <w:lang w:val="el-GR" w:eastAsia="el-GR"/>
        </w:rPr>
      </w:pPr>
    </w:p>
    <w:p w14:paraId="242D2C9F" w14:textId="77777777" w:rsidR="006550E3" w:rsidRPr="001B3B04" w:rsidRDefault="006550E3" w:rsidP="006550E3">
      <w:pPr>
        <w:spacing w:line="276" w:lineRule="auto"/>
        <w:rPr>
          <w:lang w:val="el-GR" w:eastAsia="el-GR"/>
        </w:rPr>
      </w:pPr>
      <w:r w:rsidRPr="00736180">
        <w:rPr>
          <w:lang w:val="el-GR" w:eastAsia="el-GR"/>
        </w:rPr>
        <w:t xml:space="preserve">                                     Ημερομηνία:    ……….</w:t>
      </w:r>
      <w:r w:rsidRPr="001B3B04">
        <w:rPr>
          <w:lang w:val="el-GR" w:eastAsia="el-GR"/>
        </w:rPr>
        <w:t>20……</w:t>
      </w:r>
    </w:p>
    <w:p w14:paraId="74158748" w14:textId="77777777" w:rsidR="006550E3" w:rsidRPr="001B3B04" w:rsidRDefault="006550E3" w:rsidP="006550E3">
      <w:pPr>
        <w:spacing w:line="276" w:lineRule="auto"/>
        <w:rPr>
          <w:lang w:val="el-GR" w:eastAsia="el-GR"/>
        </w:rPr>
      </w:pPr>
      <w:r w:rsidRPr="001B3B04">
        <w:rPr>
          <w:lang w:val="el-GR" w:eastAsia="el-GR"/>
        </w:rPr>
        <w:t xml:space="preserve">                                    Για την επιχείρηση</w:t>
      </w:r>
    </w:p>
    <w:p w14:paraId="78F3C5D8" w14:textId="77777777" w:rsidR="006550E3" w:rsidRPr="001B3B04" w:rsidRDefault="006550E3" w:rsidP="006550E3">
      <w:pPr>
        <w:spacing w:line="276" w:lineRule="auto"/>
        <w:rPr>
          <w:lang w:val="el-GR" w:eastAsia="el-GR"/>
        </w:rPr>
      </w:pPr>
      <w:r w:rsidRPr="001B3B04">
        <w:rPr>
          <w:lang w:val="el-GR" w:eastAsia="el-GR"/>
        </w:rPr>
        <w:t xml:space="preserve">                                   -Ο-</w:t>
      </w:r>
    </w:p>
    <w:p w14:paraId="3AF9F6DD" w14:textId="77777777" w:rsidR="006550E3" w:rsidRPr="001B3B04" w:rsidRDefault="006550E3" w:rsidP="006550E3">
      <w:pPr>
        <w:spacing w:line="276" w:lineRule="auto"/>
        <w:rPr>
          <w:lang w:val="el-GR" w:eastAsia="el-GR"/>
        </w:rPr>
      </w:pPr>
    </w:p>
    <w:p w14:paraId="22805ED1" w14:textId="77777777" w:rsidR="006550E3" w:rsidRPr="001B3B04" w:rsidRDefault="006550E3" w:rsidP="006550E3">
      <w:pPr>
        <w:spacing w:line="276" w:lineRule="auto"/>
        <w:rPr>
          <w:lang w:val="el-GR" w:eastAsia="el-GR"/>
        </w:rPr>
      </w:pPr>
    </w:p>
    <w:p w14:paraId="31C24C4C" w14:textId="77777777" w:rsidR="006550E3" w:rsidRPr="001B3B04" w:rsidRDefault="006550E3" w:rsidP="006550E3">
      <w:pPr>
        <w:spacing w:line="276" w:lineRule="auto"/>
        <w:rPr>
          <w:lang w:val="el-GR" w:eastAsia="el-GR"/>
        </w:rPr>
      </w:pPr>
      <w:r w:rsidRPr="001B3B04">
        <w:rPr>
          <w:lang w:val="el-GR" w:eastAsia="el-GR"/>
        </w:rPr>
        <w:t xml:space="preserve">                                    </w:t>
      </w:r>
      <w:r w:rsidRPr="001B3B04">
        <w:rPr>
          <w:lang w:val="el-GR" w:eastAsia="el-GR"/>
        </w:rPr>
        <w:tab/>
        <w:t>Νόμιμος Εκπρόσωπος</w:t>
      </w:r>
    </w:p>
    <w:p w14:paraId="05F5C752" w14:textId="77777777" w:rsidR="006550E3" w:rsidRPr="001B3B04" w:rsidRDefault="006550E3" w:rsidP="006550E3">
      <w:pPr>
        <w:spacing w:line="276" w:lineRule="auto"/>
        <w:ind w:left="1440" w:firstLine="720"/>
        <w:rPr>
          <w:lang w:val="el-GR" w:eastAsia="el-GR"/>
        </w:rPr>
      </w:pPr>
      <w:r w:rsidRPr="001B3B04">
        <w:rPr>
          <w:lang w:val="el-GR" w:eastAsia="el-GR"/>
        </w:rPr>
        <w:t xml:space="preserve"> (σφραγίδα επιχείρησης, στοιχεία</w:t>
      </w:r>
    </w:p>
    <w:p w14:paraId="40EC41BF" w14:textId="77777777" w:rsidR="006550E3" w:rsidRPr="001B3B04" w:rsidRDefault="006550E3" w:rsidP="006550E3">
      <w:pPr>
        <w:spacing w:line="276" w:lineRule="auto"/>
        <w:rPr>
          <w:lang w:val="el-GR" w:eastAsia="el-GR"/>
        </w:rPr>
      </w:pPr>
      <w:r w:rsidRPr="001B3B04">
        <w:rPr>
          <w:lang w:val="el-GR" w:eastAsia="el-GR"/>
        </w:rPr>
        <w:t xml:space="preserve">                                    </w:t>
      </w:r>
      <w:r w:rsidRPr="001B3B04">
        <w:rPr>
          <w:lang w:val="el-GR" w:eastAsia="el-GR"/>
        </w:rPr>
        <w:tab/>
        <w:t>Νόμιμου εκπροσώπου, υπογραφή)</w:t>
      </w:r>
    </w:p>
    <w:p w14:paraId="42A315A0" w14:textId="77777777" w:rsidR="006550E3" w:rsidRPr="001B3B04" w:rsidRDefault="006550E3" w:rsidP="006550E3">
      <w:pPr>
        <w:spacing w:line="276" w:lineRule="auto"/>
        <w:rPr>
          <w:lang w:val="el-GR" w:eastAsia="el-GR"/>
        </w:rPr>
      </w:pPr>
    </w:p>
    <w:p w14:paraId="058181C8" w14:textId="77777777" w:rsidR="006550E3" w:rsidRPr="001B3B04" w:rsidRDefault="006550E3" w:rsidP="006550E3">
      <w:pPr>
        <w:spacing w:line="276" w:lineRule="auto"/>
        <w:rPr>
          <w:lang w:val="el-GR" w:eastAsia="el-GR"/>
        </w:rPr>
      </w:pPr>
    </w:p>
    <w:p w14:paraId="545C8349" w14:textId="77777777" w:rsidR="006550E3" w:rsidRPr="001B3B04" w:rsidRDefault="006550E3" w:rsidP="006550E3">
      <w:pPr>
        <w:spacing w:line="276" w:lineRule="auto"/>
        <w:rPr>
          <w:lang w:val="el-GR" w:eastAsia="el-GR"/>
        </w:rPr>
      </w:pPr>
      <w:r w:rsidRPr="001B3B04">
        <w:rPr>
          <w:lang w:val="el-GR" w:eastAsia="el-GR"/>
        </w:rPr>
        <w:t>(1) Αναγράφεται από τον ενδιαφερόμενο πολίτη ή Αρχή ή η Υπηρεσία του δημόσιου τομέα, που απευθύνεται η αίτηση.</w:t>
      </w:r>
    </w:p>
    <w:p w14:paraId="7C25791C" w14:textId="77777777" w:rsidR="006550E3" w:rsidRPr="001B3B04" w:rsidRDefault="006550E3" w:rsidP="006550E3">
      <w:pPr>
        <w:spacing w:line="276" w:lineRule="auto"/>
        <w:rPr>
          <w:lang w:val="el-GR" w:eastAsia="el-GR"/>
        </w:rPr>
      </w:pPr>
      <w:r w:rsidRPr="001B3B04">
        <w:rPr>
          <w:lang w:val="el-GR" w:eastAsia="el-GR"/>
        </w:rPr>
        <w:t>(2) Αναγράφεται ολογράφως.</w:t>
      </w:r>
    </w:p>
    <w:p w14:paraId="44A40F19" w14:textId="77777777" w:rsidR="006550E3" w:rsidRPr="001B3B04" w:rsidRDefault="006550E3" w:rsidP="006550E3">
      <w:pPr>
        <w:spacing w:line="276" w:lineRule="auto"/>
        <w:rPr>
          <w:lang w:val="el-GR" w:eastAsia="el-GR"/>
        </w:rPr>
      </w:pPr>
      <w:r w:rsidRPr="001B3B04">
        <w:rPr>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4E40985" w14:textId="77777777" w:rsidR="006550E3" w:rsidRPr="001B3B04" w:rsidRDefault="006550E3" w:rsidP="006550E3">
      <w:pPr>
        <w:spacing w:line="276" w:lineRule="auto"/>
        <w:rPr>
          <w:lang w:val="el-GR" w:eastAsia="el-GR"/>
        </w:rPr>
      </w:pPr>
      <w:r w:rsidRPr="001B3B04">
        <w:rPr>
          <w:lang w:val="el-GR" w:eastAsia="el-GR"/>
        </w:rPr>
        <w:t>(4) Σε περίπτωση ανεπάρκειας χώρου η δήλωση συνεχίζεται στην πίσω όψη της και υπογράφεται από τον δηλούντα ή την δηλούσα.</w:t>
      </w:r>
    </w:p>
    <w:p w14:paraId="1B4E328C" w14:textId="77777777" w:rsidR="006550E3" w:rsidRPr="001B3B04" w:rsidRDefault="006550E3" w:rsidP="006550E3">
      <w:pPr>
        <w:spacing w:line="276" w:lineRule="auto"/>
        <w:rPr>
          <w:lang w:val="el-GR" w:eastAsia="el-GR"/>
        </w:rPr>
      </w:pPr>
    </w:p>
    <w:p w14:paraId="4DE9903C" w14:textId="77777777" w:rsidR="006550E3" w:rsidRPr="006550E3" w:rsidRDefault="006550E3">
      <w:pPr>
        <w:rPr>
          <w:lang w:val="el-GR"/>
        </w:rPr>
      </w:pPr>
    </w:p>
    <w:sectPr w:rsidR="006550E3" w:rsidRPr="006550E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A0376"/>
    <w:multiLevelType w:val="hybridMultilevel"/>
    <w:tmpl w:val="0A4EBB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8F83E77"/>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E3"/>
    <w:rsid w:val="006550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31F6"/>
  <w15:chartTrackingRefBased/>
  <w15:docId w15:val="{D5E34768-F1BC-4E75-B40A-4427024F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0E3"/>
    <w:pPr>
      <w:suppressAutoHyphens/>
      <w:spacing w:after="0" w:line="240" w:lineRule="auto"/>
      <w:jc w:val="both"/>
    </w:pPr>
    <w:rPr>
      <w:rFonts w:ascii="Calibri" w:eastAsia="Times New Roman" w:hAnsi="Calibri" w:cs="Times New Roman"/>
      <w:szCs w:val="24"/>
      <w:lang w:val="en-GB" w:eastAsia="ar-SA"/>
    </w:rPr>
  </w:style>
  <w:style w:type="paragraph" w:styleId="1">
    <w:name w:val="heading 1"/>
    <w:basedOn w:val="a"/>
    <w:next w:val="a"/>
    <w:link w:val="1Char"/>
    <w:qFormat/>
    <w:rsid w:val="006550E3"/>
    <w:pPr>
      <w:keepNext/>
      <w:tabs>
        <w:tab w:val="left" w:pos="7655"/>
      </w:tabs>
      <w:spacing w:before="240" w:after="60"/>
      <w:jc w:val="left"/>
      <w:outlineLvl w:val="0"/>
    </w:pPr>
    <w:rPr>
      <w:rFonts w:cs="Arial"/>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550E3"/>
    <w:rPr>
      <w:rFonts w:ascii="Calibri" w:eastAsia="Times New Roman" w:hAnsi="Calibri" w:cs="Arial"/>
      <w:b/>
      <w:bCs/>
      <w:caps/>
      <w:kern w:val="24"/>
      <w:sz w:val="24"/>
      <w:szCs w:val="32"/>
      <w:lang w:eastAsia="ar-SA"/>
    </w:rPr>
  </w:style>
  <w:style w:type="paragraph" w:styleId="a3">
    <w:name w:val="List Paragraph"/>
    <w:aliases w:val="Liste à puces retrait droite"/>
    <w:basedOn w:val="a"/>
    <w:link w:val="Char"/>
    <w:uiPriority w:val="34"/>
    <w:qFormat/>
    <w:rsid w:val="006550E3"/>
    <w:pPr>
      <w:suppressAutoHyphens w:val="0"/>
      <w:spacing w:after="200" w:line="276" w:lineRule="auto"/>
      <w:ind w:left="720"/>
      <w:contextualSpacing/>
      <w:jc w:val="left"/>
    </w:pPr>
    <w:rPr>
      <w:rFonts w:eastAsia="Calibri"/>
      <w:szCs w:val="22"/>
      <w:lang w:val="el-GR" w:eastAsia="en-US"/>
    </w:rPr>
  </w:style>
  <w:style w:type="character" w:customStyle="1" w:styleId="Char">
    <w:name w:val="Παράγραφος λίστας Char"/>
    <w:aliases w:val="Liste à puces retrait droite Char"/>
    <w:link w:val="a3"/>
    <w:uiPriority w:val="34"/>
    <w:locked/>
    <w:rsid w:val="006550E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964</Words>
  <Characters>5209</Characters>
  <Application>Microsoft Office Word</Application>
  <DocSecurity>0</DocSecurity>
  <Lines>43</Lines>
  <Paragraphs>12</Paragraphs>
  <ScaleCrop>false</ScaleCrop>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1</cp:revision>
  <dcterms:created xsi:type="dcterms:W3CDTF">2020-07-17T11:24:00Z</dcterms:created>
  <dcterms:modified xsi:type="dcterms:W3CDTF">2020-07-17T11:25:00Z</dcterms:modified>
</cp:coreProperties>
</file>